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50DBA389" w:rsidR="00096DC0" w:rsidRPr="00862317" w:rsidRDefault="0002305D" w:rsidP="00862317">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0DD53DC5"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862317">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4BCFFA9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414D71" w:rsidRPr="00B92FC0">
        <w:rPr>
          <w:rFonts w:ascii="Calibri" w:hAnsi="Calibri" w:cs="Calibri"/>
          <w:b/>
          <w:bCs/>
          <w:iCs/>
          <w:sz w:val="22"/>
          <w:szCs w:val="22"/>
        </w:rPr>
        <w:t xml:space="preserve">Léčivý přípravek ATC skupiny </w:t>
      </w:r>
      <w:r w:rsidR="00414D71" w:rsidRPr="00C935FF">
        <w:rPr>
          <w:rFonts w:ascii="Calibri" w:hAnsi="Calibri" w:cs="Calibri"/>
          <w:b/>
          <w:bCs/>
          <w:iCs/>
          <w:sz w:val="22"/>
          <w:szCs w:val="22"/>
        </w:rPr>
        <w:t>V08AB10 s účinnou látkou Jomeprol</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F37F75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414D71" w:rsidRPr="00C935FF">
        <w:rPr>
          <w:rFonts w:ascii="Calibri" w:hAnsi="Calibri" w:cs="Calibri"/>
          <w:b/>
          <w:bCs/>
          <w:iCs/>
          <w:sz w:val="22"/>
          <w:szCs w:val="22"/>
        </w:rPr>
        <w:t>V08AB10 s účinnou látkou Jomeprol</w:t>
      </w:r>
      <w:r w:rsidR="00414D71" w:rsidRPr="0022356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062563F" w:rsidR="0090742B" w:rsidRPr="00414D71"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414D71">
        <w:rPr>
          <w:rFonts w:ascii="Calibri" w:hAnsi="Calibri" w:cs="Calibri"/>
          <w:sz w:val="22"/>
          <w:szCs w:val="22"/>
        </w:rPr>
        <w:t>Prodávající je povinen dod</w:t>
      </w:r>
      <w:r w:rsidR="00372823" w:rsidRPr="00414D71">
        <w:rPr>
          <w:rFonts w:ascii="Calibri" w:hAnsi="Calibri" w:cs="Calibri"/>
          <w:sz w:val="22"/>
          <w:szCs w:val="22"/>
        </w:rPr>
        <w:t>ávat</w:t>
      </w:r>
      <w:r w:rsidR="00CD171D" w:rsidRPr="00414D71">
        <w:rPr>
          <w:rFonts w:ascii="Calibri" w:hAnsi="Calibri" w:cs="Calibri"/>
          <w:sz w:val="22"/>
          <w:szCs w:val="22"/>
        </w:rPr>
        <w:t xml:space="preserve"> kupujícímu zboží </w:t>
      </w:r>
      <w:r w:rsidR="00F07C7F" w:rsidRPr="00414D71">
        <w:rPr>
          <w:rFonts w:ascii="Calibri" w:hAnsi="Calibri" w:cs="Calibri"/>
          <w:sz w:val="22"/>
          <w:szCs w:val="22"/>
        </w:rPr>
        <w:t>specifikované</w:t>
      </w:r>
      <w:r w:rsidR="00372823" w:rsidRPr="00414D71">
        <w:rPr>
          <w:rFonts w:ascii="Calibri" w:hAnsi="Calibri" w:cs="Calibri"/>
          <w:sz w:val="22"/>
          <w:szCs w:val="22"/>
        </w:rPr>
        <w:t xml:space="preserve"> v </w:t>
      </w:r>
      <w:r w:rsidR="00363B10" w:rsidRPr="00414D71">
        <w:rPr>
          <w:rFonts w:ascii="Calibri" w:hAnsi="Calibri" w:cs="Calibri"/>
          <w:sz w:val="22"/>
          <w:szCs w:val="22"/>
        </w:rPr>
        <w:t>p</w:t>
      </w:r>
      <w:r w:rsidR="00372823" w:rsidRPr="00414D71">
        <w:rPr>
          <w:rFonts w:ascii="Calibri" w:hAnsi="Calibri" w:cs="Calibri"/>
          <w:sz w:val="22"/>
          <w:szCs w:val="22"/>
        </w:rPr>
        <w:t xml:space="preserve">říloze č. 1 </w:t>
      </w:r>
      <w:r w:rsidR="00363B10" w:rsidRPr="00414D71">
        <w:rPr>
          <w:rFonts w:ascii="Calibri" w:hAnsi="Calibri" w:cs="Calibri"/>
          <w:sz w:val="22"/>
          <w:szCs w:val="22"/>
        </w:rPr>
        <w:t>této smlouvy</w:t>
      </w:r>
      <w:r w:rsidR="00372823" w:rsidRPr="00414D71">
        <w:rPr>
          <w:rFonts w:ascii="Calibri" w:hAnsi="Calibri" w:cs="Calibri"/>
          <w:sz w:val="22"/>
          <w:szCs w:val="22"/>
        </w:rPr>
        <w:t xml:space="preserve"> </w:t>
      </w:r>
      <w:r w:rsidR="00A47F7F" w:rsidRPr="00414D71">
        <w:rPr>
          <w:rFonts w:ascii="Calibri" w:hAnsi="Calibri" w:cs="Calibri"/>
          <w:sz w:val="22"/>
          <w:szCs w:val="22"/>
        </w:rPr>
        <w:t xml:space="preserve">průběžně dle aktuálních provozních potřeb kupujícího, </w:t>
      </w:r>
      <w:bookmarkStart w:id="1" w:name="_Hlk109636875"/>
      <w:r w:rsidR="00E70C67" w:rsidRPr="00414D71">
        <w:rPr>
          <w:rFonts w:ascii="Calibri" w:hAnsi="Calibri" w:cs="Calibri"/>
          <w:sz w:val="22"/>
          <w:szCs w:val="22"/>
        </w:rPr>
        <w:t>na základě dílčích objednávek vystavených kupujícím,</w:t>
      </w:r>
      <w:bookmarkEnd w:id="1"/>
      <w:r w:rsidR="00E70C67" w:rsidRPr="00414D71">
        <w:rPr>
          <w:rFonts w:ascii="Calibri" w:hAnsi="Calibri" w:cs="Calibri"/>
          <w:sz w:val="22"/>
          <w:szCs w:val="22"/>
        </w:rPr>
        <w:t xml:space="preserve"> </w:t>
      </w:r>
      <w:r w:rsidR="00A47F7F" w:rsidRPr="00414D71">
        <w:rPr>
          <w:rFonts w:ascii="Calibri" w:hAnsi="Calibri" w:cs="Calibri"/>
          <w:sz w:val="22"/>
          <w:szCs w:val="22"/>
        </w:rPr>
        <w:t xml:space="preserve">a to </w:t>
      </w:r>
      <w:r w:rsidR="00372823" w:rsidRPr="00414D71">
        <w:rPr>
          <w:rFonts w:ascii="Calibri" w:hAnsi="Calibri" w:cs="Calibri"/>
          <w:sz w:val="22"/>
          <w:szCs w:val="22"/>
        </w:rPr>
        <w:t xml:space="preserve">po dobu </w:t>
      </w:r>
      <w:r w:rsidR="00690D0E" w:rsidRPr="00414D71">
        <w:rPr>
          <w:rFonts w:ascii="Calibri" w:hAnsi="Calibri" w:cs="Calibri"/>
          <w:sz w:val="22"/>
          <w:szCs w:val="22"/>
        </w:rPr>
        <w:t xml:space="preserve">dvou let </w:t>
      </w:r>
      <w:r w:rsidR="004B22CD" w:rsidRPr="00414D71">
        <w:rPr>
          <w:rFonts w:ascii="Calibri" w:hAnsi="Calibri" w:cs="Calibri"/>
          <w:sz w:val="22"/>
          <w:szCs w:val="22"/>
        </w:rPr>
        <w:t xml:space="preserve">ode dne </w:t>
      </w:r>
      <w:r w:rsidR="00CD171D" w:rsidRPr="00414D71">
        <w:rPr>
          <w:rFonts w:ascii="Calibri" w:hAnsi="Calibri" w:cs="Calibri"/>
          <w:sz w:val="22"/>
          <w:szCs w:val="22"/>
        </w:rPr>
        <w:t>nabytí účinnosti této smlouvy.</w:t>
      </w:r>
      <w:r w:rsidR="00015F6D" w:rsidRPr="00414D71">
        <w:rPr>
          <w:rFonts w:ascii="Calibri" w:hAnsi="Calibri" w:cs="Calibri"/>
          <w:sz w:val="22"/>
          <w:szCs w:val="22"/>
        </w:rPr>
        <w:t xml:space="preserve"> </w:t>
      </w:r>
    </w:p>
    <w:p w14:paraId="2570548B" w14:textId="164084F3" w:rsidR="00787886" w:rsidRPr="00700D2A" w:rsidRDefault="0090742B" w:rsidP="00D67A3D">
      <w:pPr>
        <w:ind w:left="709" w:hanging="709"/>
        <w:jc w:val="both"/>
        <w:rPr>
          <w:rFonts w:ascii="Calibri" w:hAnsi="Calibri" w:cs="Calibri"/>
          <w:b/>
          <w:bCs/>
          <w:sz w:val="22"/>
          <w:szCs w:val="22"/>
        </w:rPr>
      </w:pPr>
      <w:r w:rsidRPr="00414D71">
        <w:rPr>
          <w:rFonts w:ascii="Calibri" w:hAnsi="Calibri" w:cs="Calibri"/>
          <w:b/>
          <w:sz w:val="22"/>
          <w:szCs w:val="22"/>
        </w:rPr>
        <w:t>2.3</w:t>
      </w:r>
      <w:r w:rsidRPr="00414D71">
        <w:rPr>
          <w:rFonts w:ascii="Calibri" w:hAnsi="Calibri" w:cs="Calibri"/>
          <w:sz w:val="22"/>
          <w:szCs w:val="22"/>
        </w:rPr>
        <w:tab/>
      </w:r>
      <w:bookmarkStart w:id="2" w:name="_Hlk109636900"/>
      <w:r w:rsidR="00E70C67" w:rsidRPr="00700D2A">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414D71" w:rsidRDefault="002137F3" w:rsidP="00C21D94">
      <w:pPr>
        <w:ind w:left="709" w:hanging="709"/>
        <w:jc w:val="both"/>
        <w:rPr>
          <w:rFonts w:ascii="Calibri" w:hAnsi="Calibri" w:cs="Calibri"/>
          <w:szCs w:val="22"/>
        </w:rPr>
      </w:pPr>
      <w:r w:rsidRPr="00414D71">
        <w:rPr>
          <w:rFonts w:ascii="Calibri" w:hAnsi="Calibri" w:cs="Calibri"/>
          <w:b/>
          <w:sz w:val="22"/>
          <w:szCs w:val="22"/>
        </w:rPr>
        <w:t>2.4</w:t>
      </w:r>
      <w:r w:rsidRPr="00414D71">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2462C">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2462C">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13112C6"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F6F55B7"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93907CD"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6E6291E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79ADAC10"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w:t>
      </w:r>
      <w:r w:rsidRPr="004617FC">
        <w:rPr>
          <w:rFonts w:ascii="Calibri" w:hAnsi="Calibri" w:cs="Calibri"/>
          <w:szCs w:val="22"/>
        </w:rPr>
        <w:lastRenderedPageBreak/>
        <w:t>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CEB167D" w:rsidR="007460F2" w:rsidRPr="00B575C6" w:rsidRDefault="00D07CAD" w:rsidP="00B575C6">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F3B48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B575C6">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7961FB2"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14D71">
        <w:rPr>
          <w:rFonts w:ascii="Calibri" w:hAnsi="Calibri" w:cs="Calibri"/>
          <w:b/>
          <w:bCs/>
          <w:sz w:val="22"/>
          <w:szCs w:val="22"/>
        </w:rPr>
        <w:t xml:space="preserve">za období </w:t>
      </w:r>
      <w:r w:rsidR="00690D0E" w:rsidRPr="00414D71">
        <w:rPr>
          <w:rFonts w:ascii="Calibri" w:hAnsi="Calibri" w:cs="Calibri"/>
          <w:b/>
          <w:bCs/>
          <w:sz w:val="22"/>
          <w:szCs w:val="22"/>
        </w:rPr>
        <w:t>2 let (24</w:t>
      </w:r>
      <w:r w:rsidR="00D51DFE" w:rsidRPr="00414D71">
        <w:rPr>
          <w:rFonts w:ascii="Calibri" w:hAnsi="Calibri" w:cs="Calibri"/>
          <w:b/>
          <w:bCs/>
          <w:sz w:val="22"/>
          <w:szCs w:val="22"/>
        </w:rPr>
        <w:t xml:space="preserve"> měsíců)</w:t>
      </w:r>
      <w:r w:rsidR="009306B9" w:rsidRPr="00414D71">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E66C03">
        <w:rPr>
          <w:rFonts w:ascii="Calibri" w:hAnsi="Calibri" w:cs="Calibri"/>
          <w:sz w:val="22"/>
          <w:szCs w:val="22"/>
        </w:rPr>
        <w:t xml:space="preserve"> </w:t>
      </w:r>
      <w:r w:rsidR="00E66C03" w:rsidRPr="0052462C">
        <w:rPr>
          <w:rFonts w:ascii="Calibri" w:hAnsi="Calibri" w:cs="Calibri"/>
          <w:i/>
          <w:iCs/>
          <w:sz w:val="22"/>
          <w:szCs w:val="22"/>
          <w:highlight w:val="lightGray"/>
        </w:rPr>
        <w:t>(bude doplněno před podpisem smlouvy)</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54AF556" w:rsidR="00964F33" w:rsidRPr="0052462C"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575C6">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37B2BFE1" w:rsidR="00964F33" w:rsidRPr="0052462C"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575C6">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5F77FA32" w:rsidR="00964F33" w:rsidRPr="0052462C"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575C6">
        <w:rPr>
          <w:rFonts w:ascii="Calibri" w:eastAsia="SimSun" w:hAnsi="Calibri" w:cs="Calibri"/>
          <w:b/>
          <w:kern w:val="1"/>
          <w:sz w:val="22"/>
          <w:szCs w:val="22"/>
          <w:lang w:eastAsia="hi-IN" w:bidi="hi-IN"/>
        </w:rPr>
        <w:t>……………………………</w:t>
      </w:r>
      <w:r w:rsidRPr="00B575C6">
        <w:rPr>
          <w:rFonts w:ascii="Calibri" w:eastAsia="SimSun" w:hAnsi="Calibri" w:cs="Calibri"/>
          <w:i/>
          <w:kern w:val="1"/>
          <w:sz w:val="22"/>
          <w:szCs w:val="22"/>
          <w:lang w:eastAsia="hi-IN" w:bidi="hi-IN"/>
        </w:rPr>
        <w:t xml:space="preserve"> </w:t>
      </w:r>
    </w:p>
    <w:p w14:paraId="281027D0" w14:textId="18C639BE" w:rsidR="00964F33" w:rsidRPr="0052462C"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B575C6">
        <w:rPr>
          <w:rFonts w:ascii="Calibri" w:eastAsia="SimSun" w:hAnsi="Calibri" w:cs="Calibri"/>
          <w:b/>
          <w:kern w:val="1"/>
          <w:sz w:val="22"/>
          <w:szCs w:val="22"/>
          <w:lang w:eastAsia="hi-IN" w:bidi="hi-IN"/>
        </w:rPr>
        <w:t>……………………………</w:t>
      </w:r>
      <w:r w:rsidRPr="00B575C6">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FA5FABA"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2C2000B" w14:textId="0188905D" w:rsidR="00BB36EA"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B36EA" w:rsidRPr="00BB36EA">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34EC59C" w:rsidR="0024457F" w:rsidRPr="004617FC" w:rsidRDefault="00BB36EA" w:rsidP="00BB36EA">
      <w:pPr>
        <w:tabs>
          <w:tab w:val="left" w:pos="0"/>
          <w:tab w:val="left" w:pos="709"/>
        </w:tabs>
        <w:ind w:left="708" w:hanging="708"/>
        <w:jc w:val="both"/>
        <w:rPr>
          <w:rFonts w:ascii="Calibri" w:hAnsi="Calibri" w:cs="Calibri"/>
          <w:sz w:val="22"/>
          <w:szCs w:val="22"/>
        </w:rPr>
      </w:pPr>
      <w:r w:rsidRPr="00BB36EA">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2DA5EE28"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BB36EA">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lastRenderedPageBreak/>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vající povinen nastoupit k řešení reklamace kupujícího z </w:t>
      </w:r>
      <w:r w:rsidRPr="00414D71">
        <w:rPr>
          <w:rFonts w:ascii="Calibri" w:hAnsi="Calibri" w:cs="Calibri"/>
          <w:sz w:val="22"/>
          <w:szCs w:val="22"/>
        </w:rPr>
        <w:t xml:space="preserve">vadného zboží ve lhůtě </w:t>
      </w:r>
      <w:r w:rsidR="006203D5" w:rsidRPr="00414D71">
        <w:rPr>
          <w:rFonts w:ascii="Calibri" w:hAnsi="Calibri" w:cs="Calibri"/>
          <w:sz w:val="22"/>
          <w:szCs w:val="22"/>
        </w:rPr>
        <w:t>v pracovních dnech</w:t>
      </w:r>
      <w:r w:rsidRPr="00414D71">
        <w:rPr>
          <w:rFonts w:ascii="Calibri" w:hAnsi="Calibri" w:cs="Calibri"/>
          <w:sz w:val="22"/>
          <w:szCs w:val="22"/>
        </w:rPr>
        <w:t xml:space="preserve"> do 24 hodin </w:t>
      </w:r>
      <w:r w:rsidRPr="004617FC">
        <w:rPr>
          <w:rFonts w:ascii="Calibri" w:hAnsi="Calibri" w:cs="Calibri"/>
          <w:sz w:val="22"/>
          <w:szCs w:val="22"/>
        </w:rPr>
        <w:t xml:space="preserve">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1B4EB1A"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A843F5">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414D71">
        <w:rPr>
          <w:rFonts w:ascii="Calibri" w:hAnsi="Calibri" w:cs="Calibri"/>
          <w:b/>
          <w:iCs/>
          <w:sz w:val="22"/>
          <w:szCs w:val="22"/>
        </w:rPr>
        <w:t xml:space="preserve">na dobu </w:t>
      </w:r>
      <w:r w:rsidR="00F77E40" w:rsidRPr="00414D71">
        <w:rPr>
          <w:rFonts w:ascii="Calibri" w:hAnsi="Calibri" w:cs="Calibri"/>
          <w:b/>
          <w:iCs/>
          <w:sz w:val="22"/>
          <w:szCs w:val="22"/>
        </w:rPr>
        <w:t>dvou let</w:t>
      </w:r>
      <w:r w:rsidR="00A31487" w:rsidRPr="00414D71">
        <w:rPr>
          <w:rFonts w:ascii="Calibri" w:hAnsi="Calibri" w:cs="Calibri"/>
          <w:b/>
          <w:iCs/>
          <w:sz w:val="22"/>
          <w:szCs w:val="22"/>
        </w:rPr>
        <w:t xml:space="preserve"> </w:t>
      </w:r>
      <w:r w:rsidR="00A31487" w:rsidRPr="00414D71">
        <w:rPr>
          <w:rFonts w:ascii="Calibri" w:hAnsi="Calibri" w:cs="Calibri"/>
          <w:iCs/>
          <w:sz w:val="22"/>
          <w:szCs w:val="22"/>
        </w:rPr>
        <w:t>ode dne nabytí</w:t>
      </w:r>
      <w:r w:rsidR="00A31487" w:rsidRPr="00A04773">
        <w:rPr>
          <w:rFonts w:ascii="Calibri" w:hAnsi="Calibri" w:cs="Calibri"/>
          <w:iCs/>
          <w:sz w:val="22"/>
          <w:szCs w:val="22"/>
        </w:rPr>
        <w:t xml:space="preserve">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1E12E71E" w14:textId="1D383A5B" w:rsidR="00076408" w:rsidRDefault="00076408" w:rsidP="0052462C">
      <w:pPr>
        <w:pStyle w:val="Zkladntextodsazen"/>
        <w:spacing w:after="0"/>
        <w:ind w:left="0"/>
        <w:jc w:val="both"/>
        <w:rPr>
          <w:rFonts w:ascii="Calibri" w:hAnsi="Calibri" w:cs="Calibri"/>
          <w:sz w:val="22"/>
          <w:szCs w:val="22"/>
        </w:rPr>
      </w:pPr>
    </w:p>
    <w:p w14:paraId="112365B1" w14:textId="1600E65C" w:rsidR="0052462C" w:rsidRDefault="0052462C" w:rsidP="0052462C">
      <w:pPr>
        <w:pStyle w:val="Zkladntextodsazen"/>
        <w:spacing w:after="0"/>
        <w:ind w:left="0"/>
        <w:jc w:val="both"/>
        <w:rPr>
          <w:rFonts w:ascii="Calibri" w:hAnsi="Calibri" w:cs="Calibri"/>
          <w:sz w:val="22"/>
          <w:szCs w:val="22"/>
        </w:rPr>
      </w:pPr>
    </w:p>
    <w:p w14:paraId="3B920D98" w14:textId="6D206692" w:rsidR="0052462C" w:rsidRDefault="0052462C" w:rsidP="0052462C">
      <w:pPr>
        <w:pStyle w:val="Zkladntextodsazen"/>
        <w:spacing w:after="0"/>
        <w:ind w:left="0"/>
        <w:jc w:val="both"/>
        <w:rPr>
          <w:rFonts w:ascii="Calibri" w:hAnsi="Calibri" w:cs="Calibri"/>
          <w:sz w:val="22"/>
          <w:szCs w:val="22"/>
        </w:rPr>
      </w:pPr>
    </w:p>
    <w:p w14:paraId="0F0BCD87" w14:textId="52D86977" w:rsidR="0052462C" w:rsidRDefault="0052462C" w:rsidP="0052462C">
      <w:pPr>
        <w:pStyle w:val="Zkladntextodsazen"/>
        <w:spacing w:after="0"/>
        <w:ind w:left="0"/>
        <w:jc w:val="both"/>
        <w:rPr>
          <w:rFonts w:ascii="Calibri" w:hAnsi="Calibri" w:cs="Calibri"/>
          <w:sz w:val="22"/>
          <w:szCs w:val="22"/>
        </w:rPr>
      </w:pPr>
    </w:p>
    <w:p w14:paraId="5352E7A0" w14:textId="2E8CC675" w:rsidR="0052462C" w:rsidRDefault="0052462C" w:rsidP="0052462C">
      <w:pPr>
        <w:pStyle w:val="Zkladntextodsazen"/>
        <w:spacing w:after="0"/>
        <w:ind w:left="0"/>
        <w:jc w:val="both"/>
        <w:rPr>
          <w:rFonts w:ascii="Calibri" w:hAnsi="Calibri" w:cs="Calibri"/>
          <w:sz w:val="22"/>
          <w:szCs w:val="22"/>
        </w:rPr>
      </w:pPr>
    </w:p>
    <w:p w14:paraId="69A64E78" w14:textId="2C1D34E0" w:rsidR="0052462C" w:rsidRDefault="0052462C" w:rsidP="0052462C">
      <w:pPr>
        <w:pStyle w:val="Zkladntextodsazen"/>
        <w:spacing w:after="0"/>
        <w:ind w:left="0"/>
        <w:jc w:val="both"/>
        <w:rPr>
          <w:rFonts w:ascii="Calibri" w:hAnsi="Calibri" w:cs="Calibri"/>
          <w:sz w:val="22"/>
          <w:szCs w:val="22"/>
        </w:rPr>
      </w:pPr>
    </w:p>
    <w:p w14:paraId="778242B3" w14:textId="5B45B840" w:rsidR="0052462C" w:rsidRDefault="0052462C" w:rsidP="0052462C">
      <w:pPr>
        <w:pStyle w:val="Zkladntextodsazen"/>
        <w:spacing w:after="0"/>
        <w:ind w:left="0"/>
        <w:jc w:val="both"/>
        <w:rPr>
          <w:rFonts w:ascii="Calibri" w:hAnsi="Calibri" w:cs="Calibri"/>
          <w:sz w:val="22"/>
          <w:szCs w:val="22"/>
        </w:rPr>
      </w:pPr>
    </w:p>
    <w:p w14:paraId="1CBA4665" w14:textId="312B4DAF" w:rsidR="0052462C" w:rsidRDefault="0052462C" w:rsidP="0052462C">
      <w:pPr>
        <w:pStyle w:val="Zkladntextodsazen"/>
        <w:spacing w:after="0"/>
        <w:ind w:left="0"/>
        <w:jc w:val="both"/>
        <w:rPr>
          <w:rFonts w:ascii="Calibri" w:hAnsi="Calibri" w:cs="Calibri"/>
          <w:sz w:val="22"/>
          <w:szCs w:val="22"/>
        </w:rPr>
      </w:pPr>
    </w:p>
    <w:p w14:paraId="655006DE" w14:textId="4A2459C0" w:rsidR="0052462C" w:rsidRDefault="0052462C" w:rsidP="0052462C">
      <w:pPr>
        <w:pStyle w:val="Zkladntextodsazen"/>
        <w:spacing w:after="0"/>
        <w:ind w:left="0"/>
        <w:jc w:val="both"/>
        <w:rPr>
          <w:rFonts w:ascii="Calibri" w:hAnsi="Calibri" w:cs="Calibri"/>
          <w:sz w:val="22"/>
          <w:szCs w:val="22"/>
        </w:rPr>
      </w:pPr>
    </w:p>
    <w:p w14:paraId="6F93F230" w14:textId="19BF1AAB" w:rsidR="0052462C" w:rsidRDefault="0052462C" w:rsidP="0052462C">
      <w:pPr>
        <w:pStyle w:val="Zkladntextodsazen"/>
        <w:spacing w:after="0"/>
        <w:ind w:left="0"/>
        <w:jc w:val="both"/>
        <w:rPr>
          <w:rFonts w:ascii="Calibri" w:hAnsi="Calibri" w:cs="Calibri"/>
          <w:sz w:val="22"/>
          <w:szCs w:val="22"/>
        </w:rPr>
      </w:pPr>
    </w:p>
    <w:p w14:paraId="536ED615" w14:textId="5E17B3CD" w:rsidR="0052462C" w:rsidRDefault="0052462C" w:rsidP="0052462C">
      <w:pPr>
        <w:pStyle w:val="Zkladntextodsazen"/>
        <w:spacing w:after="0"/>
        <w:ind w:left="0"/>
        <w:jc w:val="both"/>
        <w:rPr>
          <w:rFonts w:ascii="Calibri" w:hAnsi="Calibri" w:cs="Calibri"/>
          <w:sz w:val="22"/>
          <w:szCs w:val="22"/>
        </w:rPr>
      </w:pPr>
    </w:p>
    <w:p w14:paraId="4E59A6F3" w14:textId="60668C32" w:rsidR="0052462C" w:rsidRDefault="0052462C" w:rsidP="0052462C">
      <w:pPr>
        <w:pStyle w:val="Zkladntextodsazen"/>
        <w:spacing w:after="0"/>
        <w:ind w:left="0"/>
        <w:jc w:val="both"/>
        <w:rPr>
          <w:rFonts w:ascii="Calibri" w:hAnsi="Calibri" w:cs="Calibri"/>
          <w:sz w:val="22"/>
          <w:szCs w:val="22"/>
        </w:rPr>
      </w:pPr>
    </w:p>
    <w:p w14:paraId="591D44C9" w14:textId="77777777" w:rsidR="0052462C" w:rsidRDefault="0052462C" w:rsidP="0052462C">
      <w:pPr>
        <w:pStyle w:val="Zkladntextodsazen"/>
        <w:spacing w:after="0"/>
        <w:ind w:left="0"/>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0804"/>
    <w:rsid w:val="00010765"/>
    <w:rsid w:val="0001191D"/>
    <w:rsid w:val="00013309"/>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5A80"/>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D71"/>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462C"/>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00D2A"/>
    <w:rsid w:val="007247D4"/>
    <w:rsid w:val="00724DD2"/>
    <w:rsid w:val="007460F2"/>
    <w:rsid w:val="00762523"/>
    <w:rsid w:val="00766540"/>
    <w:rsid w:val="00784765"/>
    <w:rsid w:val="00787886"/>
    <w:rsid w:val="007B219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2317"/>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43F5"/>
    <w:rsid w:val="00A96A4F"/>
    <w:rsid w:val="00AA5D7B"/>
    <w:rsid w:val="00AA7707"/>
    <w:rsid w:val="00AC1CA0"/>
    <w:rsid w:val="00AD38CB"/>
    <w:rsid w:val="00AE4FC2"/>
    <w:rsid w:val="00B07760"/>
    <w:rsid w:val="00B27F6E"/>
    <w:rsid w:val="00B33D87"/>
    <w:rsid w:val="00B50C12"/>
    <w:rsid w:val="00B52085"/>
    <w:rsid w:val="00B52E0B"/>
    <w:rsid w:val="00B575C6"/>
    <w:rsid w:val="00B7377A"/>
    <w:rsid w:val="00B8223A"/>
    <w:rsid w:val="00BA12C2"/>
    <w:rsid w:val="00BA57EC"/>
    <w:rsid w:val="00BB36EA"/>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66C03"/>
    <w:rsid w:val="00E70C67"/>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9</Pages>
  <Words>3324</Words>
  <Characters>19615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47</cp:revision>
  <cp:lastPrinted>2018-05-18T08:11:00Z</cp:lastPrinted>
  <dcterms:created xsi:type="dcterms:W3CDTF">2020-12-12T19:09:00Z</dcterms:created>
  <dcterms:modified xsi:type="dcterms:W3CDTF">2022-09-24T09:26:00Z</dcterms:modified>
</cp:coreProperties>
</file>